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3DDD8" w14:textId="19EE4141" w:rsidR="00FD768F" w:rsidRPr="00FD768F" w:rsidRDefault="00FD768F" w:rsidP="00FD768F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EELNÕU</w:t>
      </w:r>
    </w:p>
    <w:p w14:paraId="09D18599" w14:textId="79D55729" w:rsidR="00FD768F" w:rsidRPr="00FD768F" w:rsidRDefault="00DE2127" w:rsidP="00FD768F">
      <w:pPr>
        <w:shd w:val="clear" w:color="auto" w:fill="FFFFFF"/>
        <w:spacing w:after="240" w:line="240" w:lineRule="auto"/>
        <w:jc w:val="right"/>
        <w:outlineLvl w:val="0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02</w:t>
      </w:r>
      <w:r w:rsidR="00FD768F" w:rsidRP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.1</w:t>
      </w:r>
      <w:r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2</w:t>
      </w:r>
      <w:r w:rsidR="00FD768F" w:rsidRP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.2024</w:t>
      </w:r>
    </w:p>
    <w:p w14:paraId="541E78C8" w14:textId="2346B87C" w:rsidR="006A272E" w:rsidRPr="00F870BF" w:rsidRDefault="006A272E" w:rsidP="00F870B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  <w14:ligatures w14:val="none"/>
        </w:rPr>
      </w:pPr>
      <w:r w:rsidRPr="00F870BF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et-EE"/>
          <w14:ligatures w14:val="none"/>
        </w:rPr>
        <w:t>Rahvusvahelise Navigatsioonimärkide Organisatsiooni asutamiskonventsiooniga ühinemise seadus</w:t>
      </w:r>
    </w:p>
    <w:p w14:paraId="6C7F9A9D" w14:textId="77777777" w:rsidR="006A272E" w:rsidRPr="0015791D" w:rsidRDefault="006A272E" w:rsidP="00F870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0C73D96D" w14:textId="2C7A2C27" w:rsidR="0015791D" w:rsidRPr="0015791D" w:rsidRDefault="0015791D" w:rsidP="006A27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61AA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25AAB109" w14:textId="17D39B53" w:rsidR="006A272E" w:rsidRPr="0015791D" w:rsidRDefault="006A272E" w:rsidP="5FE286C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Ühineda</w:t>
      </w:r>
      <w:r w:rsid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  <w:proofErr w:type="spellStart"/>
      <w:r w:rsid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juurdelisatud</w:t>
      </w:r>
      <w:proofErr w:type="spellEnd"/>
      <w:r w:rsidR="00246651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</w:t>
      </w:r>
      <w:ins w:id="0" w:author="Kärt Voor - JUSTDIGI" w:date="2025-01-03T08:11:00Z">
        <w:r w:rsidR="1317660C" w:rsidRPr="00246651">
          <w:rPr>
            <w:rFonts w:ascii="Times New Roman" w:eastAsia="Times New Roman" w:hAnsi="Times New Roman" w:cs="Times New Roman"/>
            <w:color w:val="202020"/>
            <w:kern w:val="0"/>
            <w:sz w:val="24"/>
            <w:szCs w:val="24"/>
            <w:lang w:eastAsia="et-EE"/>
            <w14:ligatures w14:val="none"/>
          </w:rPr>
          <w:t>R</w:t>
        </w:r>
      </w:ins>
      <w:del w:id="1" w:author="Kärt Voor - JUSTDIGI" w:date="2025-01-03T08:11:00Z">
        <w:r w:rsidRPr="5FE286CC" w:rsidDel="008820E0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>r</w:delText>
        </w:r>
      </w:del>
      <w:r w:rsidR="008820E0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ahvusvahelise </w:t>
      </w:r>
      <w:ins w:id="2" w:author="Kärt Voor - JUSTDIGI" w:date="2025-01-03T08:11:00Z">
        <w:r w:rsidR="15D31768" w:rsidRPr="00246651">
          <w:rPr>
            <w:rFonts w:ascii="Times New Roman" w:eastAsia="Times New Roman" w:hAnsi="Times New Roman" w:cs="Times New Roman"/>
            <w:color w:val="202020"/>
            <w:kern w:val="0"/>
            <w:sz w:val="24"/>
            <w:szCs w:val="24"/>
            <w:lang w:eastAsia="et-EE"/>
            <w14:ligatures w14:val="none"/>
          </w:rPr>
          <w:t>N</w:t>
        </w:r>
      </w:ins>
      <w:del w:id="3" w:author="Kärt Voor - JUSTDIGI" w:date="2025-01-03T08:11:00Z">
        <w:r w:rsidRPr="5FE286CC" w:rsidDel="008820E0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>n</w:delText>
        </w:r>
      </w:del>
      <w:r w:rsidR="008820E0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avigatsioonimärkide </w:t>
      </w:r>
      <w:ins w:id="4" w:author="Kärt Voor - JUSTDIGI" w:date="2025-01-03T08:11:00Z">
        <w:r w:rsidR="7F867394" w:rsidRPr="00246651">
          <w:rPr>
            <w:rFonts w:ascii="Times New Roman" w:eastAsia="Times New Roman" w:hAnsi="Times New Roman" w:cs="Times New Roman"/>
            <w:color w:val="202020"/>
            <w:kern w:val="0"/>
            <w:sz w:val="24"/>
            <w:szCs w:val="24"/>
            <w:lang w:eastAsia="et-EE"/>
            <w14:ligatures w14:val="none"/>
          </w:rPr>
          <w:t>O</w:t>
        </w:r>
      </w:ins>
      <w:del w:id="5" w:author="Kärt Voor - JUSTDIGI" w:date="2025-01-03T08:11:00Z">
        <w:r w:rsidRPr="5FE286CC" w:rsidDel="008820E0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>o</w:delText>
        </w:r>
      </w:del>
      <w:r w:rsidR="008820E0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rganisatsiooni</w:t>
      </w:r>
      <w:r w:rsid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a</w:t>
      </w:r>
      <w:r w:rsidR="008820E0" w:rsidRPr="00246651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sutamiskonventsiooniga</w:t>
      </w:r>
      <w:r w:rsidR="00FD768F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, 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mis on koostatud 20</w:t>
      </w:r>
      <w:r w:rsidR="00D97209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21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. aasta </w:t>
      </w:r>
      <w:r w:rsidR="00D97209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27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. </w:t>
      </w:r>
      <w:r w:rsidR="00D97209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jaanuaril Pariisis</w:t>
      </w:r>
      <w:r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.</w:t>
      </w:r>
    </w:p>
    <w:p w14:paraId="3C39E556" w14:textId="77777777" w:rsidR="00A41A70" w:rsidRPr="0015791D" w:rsidRDefault="00A41A70" w:rsidP="00F857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298B6CEB" w14:textId="77777777" w:rsidR="00A41A70" w:rsidRPr="0015791D" w:rsidRDefault="00A41A70" w:rsidP="006A27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437AF2FD" w14:textId="02E88156" w:rsidR="006A272E" w:rsidRPr="0015791D" w:rsidRDefault="001B509F" w:rsidP="5FE286CC">
      <w:pPr>
        <w:shd w:val="clear" w:color="auto" w:fill="FFFFFF" w:themeFill="background1"/>
        <w:spacing w:after="0" w:line="240" w:lineRule="auto"/>
        <w:rPr>
          <w:del w:id="6" w:author="Kärt Voor - JUSTDIGI" w:date="2025-01-03T08:11:00Z" w16du:dateUtc="2025-01-03T08:11:58Z"/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del w:id="7" w:author="Kärt Voor - JUSTDIGI" w:date="2025-01-03T08:11:00Z">
        <w:r w:rsidRPr="5FE286CC" w:rsidDel="001B509F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>Lauri Hussar</w:delText>
        </w:r>
      </w:del>
      <w:r w:rsidR="006A272E" w:rsidRPr="0015791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br/>
      </w:r>
      <w:del w:id="8" w:author="Kärt Voor - JUSTDIGI" w:date="2025-01-03T08:11:00Z">
        <w:r w:rsidRPr="5FE286CC" w:rsidDel="006A272E">
          <w:rPr>
            <w:rFonts w:ascii="Times New Roman" w:eastAsia="Times New Roman" w:hAnsi="Times New Roman" w:cs="Times New Roman"/>
            <w:color w:val="202020"/>
            <w:sz w:val="24"/>
            <w:szCs w:val="24"/>
            <w:lang w:eastAsia="et-EE"/>
          </w:rPr>
          <w:delText>Riigikogu esimees</w:delText>
        </w:r>
      </w:del>
    </w:p>
    <w:p w14:paraId="6EEE2AE0" w14:textId="77777777" w:rsidR="00AD30ED" w:rsidRPr="0015791D" w:rsidRDefault="00AD30ED">
      <w:pPr>
        <w:rPr>
          <w:del w:id="9" w:author="Kärt Voor - JUSTDIGI" w:date="2025-01-03T08:11:00Z" w16du:dateUtc="2025-01-03T08:11:58Z"/>
          <w:rFonts w:ascii="Times New Roman" w:hAnsi="Times New Roman" w:cs="Times New Roman"/>
          <w:sz w:val="24"/>
          <w:szCs w:val="24"/>
        </w:rPr>
      </w:pPr>
    </w:p>
    <w:p w14:paraId="56AAC3CC" w14:textId="77777777" w:rsidR="00FD768F" w:rsidRDefault="00FD768F" w:rsidP="00FD768F">
      <w:pPr>
        <w:spacing w:after="0" w:line="240" w:lineRule="auto"/>
        <w:rPr>
          <w:del w:id="10" w:author="Kärt Voor - JUSTDIGI" w:date="2025-01-03T08:11:00Z" w16du:dateUtc="2025-01-03T08:11:58Z"/>
          <w:rFonts w:ascii="Times New Roman" w:eastAsia="Times New Roman" w:hAnsi="Times New Roman" w:cs="Times New Roman"/>
          <w:sz w:val="24"/>
          <w:szCs w:val="24"/>
        </w:rPr>
      </w:pPr>
      <w:del w:id="11" w:author="Kärt Voor - JUSTDIGI" w:date="2025-01-03T08:11:00Z">
        <w:r w:rsidRPr="5FE286CC" w:rsidDel="00FD768F">
          <w:rPr>
            <w:rFonts w:ascii="Times New Roman" w:eastAsia="Times New Roman" w:hAnsi="Times New Roman" w:cs="Times New Roman"/>
            <w:sz w:val="24"/>
            <w:szCs w:val="24"/>
          </w:rPr>
          <w:delText>Tallinn, …... …………….. 2024. a.</w:delText>
        </w:r>
      </w:del>
    </w:p>
    <w:p w14:paraId="1DAC2CAE" w14:textId="54BA4FE8" w:rsidR="0015791D" w:rsidRDefault="0015791D" w:rsidP="5FE286CC">
      <w:pPr>
        <w:spacing w:after="0" w:line="240" w:lineRule="auto"/>
        <w:rPr>
          <w:ins w:id="12" w:author="Kärt Voor - JUSTDIGI" w:date="2025-01-03T08:11:00Z" w16du:dateUtc="2025-01-03T08:11:58Z"/>
          <w:rFonts w:ascii="Times New Roman" w:hAnsi="Times New Roman" w:cs="Times New Roman"/>
          <w:sz w:val="24"/>
          <w:szCs w:val="24"/>
        </w:rPr>
      </w:pPr>
      <w:del w:id="13" w:author="Kärt Voor - JUSTDIGI" w:date="2025-01-03T08:11:00Z">
        <w:r w:rsidRPr="5FE286CC" w:rsidDel="0015791D">
          <w:rPr>
            <w:rFonts w:ascii="Times New Roman" w:hAnsi="Times New Roman" w:cs="Times New Roman"/>
            <w:sz w:val="24"/>
            <w:szCs w:val="24"/>
          </w:rPr>
          <w:delText>Algatab Vabariigi Valitsus………………….202</w:delText>
        </w:r>
        <w:r w:rsidRPr="5FE286CC" w:rsidDel="00A90DF0">
          <w:rPr>
            <w:rFonts w:ascii="Times New Roman" w:hAnsi="Times New Roman" w:cs="Times New Roman"/>
            <w:sz w:val="24"/>
            <w:szCs w:val="24"/>
          </w:rPr>
          <w:delText>4</w:delText>
        </w:r>
        <w:r w:rsidRPr="5FE286CC" w:rsidDel="0015791D">
          <w:rPr>
            <w:rFonts w:ascii="Times New Roman" w:hAnsi="Times New Roman" w:cs="Times New Roman"/>
            <w:sz w:val="24"/>
            <w:szCs w:val="24"/>
          </w:rPr>
          <w:delText>. a</w:delText>
        </w:r>
      </w:del>
    </w:p>
    <w:p w14:paraId="40CA81BD" w14:textId="3CD11B62" w:rsidR="35C9583A" w:rsidRDefault="35C9583A">
      <w:pPr>
        <w:jc w:val="both"/>
        <w:rPr>
          <w:ins w:id="14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15" w:author="Kärt Voor - JUSTDIGI" w:date="2025-01-03T08:11:00Z">
          <w:pPr/>
        </w:pPrChange>
      </w:pPr>
      <w:ins w:id="16" w:author="Kärt Voor - JUSTDIGI" w:date="2025-01-03T08:11:00Z"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Lauri </w:t>
        </w:r>
        <w:proofErr w:type="spellStart"/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Hussar</w:t>
        </w:r>
        <w:proofErr w:type="spellEnd"/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</w:p>
    <w:p w14:paraId="25E7137D" w14:textId="10D425D7" w:rsidR="35C9583A" w:rsidRDefault="35C9583A">
      <w:pPr>
        <w:jc w:val="both"/>
        <w:rPr>
          <w:ins w:id="17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18" w:author="Kärt Voor - JUSTDIGI" w:date="2025-01-03T08:11:00Z">
          <w:pPr/>
        </w:pPrChange>
      </w:pPr>
      <w:ins w:id="19" w:author="Kärt Voor - JUSTDIGI" w:date="2025-01-03T08:11:00Z"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Riigikogu esimees </w:t>
        </w:r>
      </w:ins>
    </w:p>
    <w:p w14:paraId="4910D004" w14:textId="245AC161" w:rsidR="35C9583A" w:rsidRDefault="35C9583A">
      <w:pPr>
        <w:jc w:val="both"/>
        <w:rPr>
          <w:ins w:id="20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21" w:author="Kärt Voor - JUSTDIGI" w:date="2025-01-03T08:11:00Z">
          <w:pPr/>
        </w:pPrChange>
      </w:pPr>
      <w:ins w:id="22" w:author="Kärt Voor - JUSTDIGI" w:date="2025-01-03T08:11:00Z"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Tallinn, „…“ …………….. 2024. a </w:t>
        </w:r>
      </w:ins>
    </w:p>
    <w:p w14:paraId="30729FE5" w14:textId="08BDF46F" w:rsidR="35C9583A" w:rsidRDefault="35C9583A">
      <w:pPr>
        <w:jc w:val="both"/>
        <w:rPr>
          <w:ins w:id="23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24" w:author="Kärt Voor - JUSTDIGI" w:date="2025-01-03T08:11:00Z">
          <w:pPr/>
        </w:pPrChange>
      </w:pPr>
      <w:ins w:id="25" w:author="Kärt Voor - JUSTDIGI" w:date="2025-01-03T08:11:00Z"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___________________________________________________________________________</w:t>
        </w:r>
      </w:ins>
    </w:p>
    <w:p w14:paraId="4DF1DB17" w14:textId="1CA1DD21" w:rsidR="35C9583A" w:rsidRDefault="35C9583A">
      <w:pPr>
        <w:jc w:val="both"/>
        <w:rPr>
          <w:ins w:id="26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27" w:author="Kärt Voor - JUSTDIGI" w:date="2025-01-03T08:11:00Z">
          <w:pPr/>
        </w:pPrChange>
      </w:pPr>
      <w:ins w:id="28" w:author="Kärt Voor - JUSTDIGI" w:date="2025-01-03T08:11:00Z"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 xml:space="preserve">Algatab Vabariigi Valitsus </w:t>
        </w:r>
      </w:ins>
    </w:p>
    <w:p w14:paraId="3C9AE198" w14:textId="15003B1A" w:rsidR="35C9583A" w:rsidRDefault="35C9583A">
      <w:pPr>
        <w:jc w:val="both"/>
        <w:rPr>
          <w:ins w:id="29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30" w:author="Kärt Voor - JUSTDIGI" w:date="2025-01-03T08:11:00Z">
          <w:pPr/>
        </w:pPrChange>
      </w:pPr>
      <w:ins w:id="31" w:author="Kärt Voor - JUSTDIGI" w:date="2025-01-03T08:11:00Z"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Tallinn, „…“ …………….. 2024. a</w:t>
        </w:r>
      </w:ins>
    </w:p>
    <w:p w14:paraId="3F28012A" w14:textId="7ADBDABD" w:rsidR="35C9583A" w:rsidRDefault="35C9583A">
      <w:pPr>
        <w:spacing w:after="0" w:line="240" w:lineRule="auto"/>
        <w:jc w:val="both"/>
        <w:rPr>
          <w:ins w:id="32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33" w:author="Kärt Voor - JUSTDIGI" w:date="2025-01-03T08:11:00Z">
          <w:pPr/>
        </w:pPrChange>
      </w:pPr>
      <w:ins w:id="34" w:author="Kärt Voor - JUSTDIGI" w:date="2025-01-03T08:11:00Z">
        <w:r w:rsidRPr="5FE286C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(allkirjastatud digitaalselt)</w:t>
        </w:r>
      </w:ins>
    </w:p>
    <w:p w14:paraId="40BA8D6E" w14:textId="1CB58CFA" w:rsidR="5FE286CC" w:rsidRDefault="5FE286CC">
      <w:pPr>
        <w:spacing w:after="0" w:line="240" w:lineRule="auto"/>
        <w:jc w:val="both"/>
        <w:rPr>
          <w:ins w:id="35" w:author="Kärt Voor - JUSTDIGI" w:date="2025-01-03T08:11:00Z" w16du:dateUtc="2025-01-03T08:11:58Z"/>
          <w:rFonts w:ascii="Times New Roman" w:eastAsia="Times New Roman" w:hAnsi="Times New Roman" w:cs="Times New Roman"/>
          <w:color w:val="000000" w:themeColor="text1"/>
          <w:sz w:val="24"/>
          <w:szCs w:val="24"/>
        </w:rPr>
        <w:pPrChange w:id="36" w:author="Kärt Voor - JUSTDIGI" w:date="2025-01-03T08:11:00Z">
          <w:pPr/>
        </w:pPrChange>
      </w:pPr>
    </w:p>
    <w:p w14:paraId="79A0A650" w14:textId="15BCAA95" w:rsidR="5FE286CC" w:rsidRDefault="5FE286CC" w:rsidP="5FE286CC">
      <w:pPr>
        <w:rPr>
          <w:rFonts w:ascii="Times New Roman" w:hAnsi="Times New Roman" w:cs="Times New Roman"/>
          <w:sz w:val="24"/>
          <w:szCs w:val="24"/>
        </w:rPr>
      </w:pPr>
    </w:p>
    <w:sectPr w:rsidR="5FE286CC" w:rsidSect="00F870BF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3D"/>
    <w:rsid w:val="000E18AF"/>
    <w:rsid w:val="0015791D"/>
    <w:rsid w:val="0016538C"/>
    <w:rsid w:val="001B509F"/>
    <w:rsid w:val="00207064"/>
    <w:rsid w:val="00246651"/>
    <w:rsid w:val="004B13BA"/>
    <w:rsid w:val="004F6CFB"/>
    <w:rsid w:val="005141FF"/>
    <w:rsid w:val="0059683B"/>
    <w:rsid w:val="005D5A51"/>
    <w:rsid w:val="006A272E"/>
    <w:rsid w:val="006A6307"/>
    <w:rsid w:val="007A3622"/>
    <w:rsid w:val="007E4167"/>
    <w:rsid w:val="007F618B"/>
    <w:rsid w:val="008248D3"/>
    <w:rsid w:val="008820E0"/>
    <w:rsid w:val="008C1CA1"/>
    <w:rsid w:val="008D1539"/>
    <w:rsid w:val="00A1220F"/>
    <w:rsid w:val="00A41A70"/>
    <w:rsid w:val="00A8404D"/>
    <w:rsid w:val="00A90DF0"/>
    <w:rsid w:val="00AD30ED"/>
    <w:rsid w:val="00AD6E18"/>
    <w:rsid w:val="00BC2A34"/>
    <w:rsid w:val="00D63E3D"/>
    <w:rsid w:val="00D97209"/>
    <w:rsid w:val="00DE2127"/>
    <w:rsid w:val="00E45868"/>
    <w:rsid w:val="00EF293D"/>
    <w:rsid w:val="00F85785"/>
    <w:rsid w:val="00F870BF"/>
    <w:rsid w:val="00F97E7C"/>
    <w:rsid w:val="00FC0D32"/>
    <w:rsid w:val="00FD768F"/>
    <w:rsid w:val="1317660C"/>
    <w:rsid w:val="15D31768"/>
    <w:rsid w:val="35C9583A"/>
    <w:rsid w:val="5FE286CC"/>
    <w:rsid w:val="7F86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7082"/>
  <w15:chartTrackingRefBased/>
  <w15:docId w15:val="{77608F65-1FF9-40CF-9ABA-E633329C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A27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paragraph" w:styleId="Pealkiri3">
    <w:name w:val="heading 3"/>
    <w:basedOn w:val="Normaallaad"/>
    <w:link w:val="Pealkiri3Mrk"/>
    <w:uiPriority w:val="9"/>
    <w:qFormat/>
    <w:rsid w:val="006A27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A272E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6A272E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paragraph" w:customStyle="1" w:styleId="vv">
    <w:name w:val="vv"/>
    <w:basedOn w:val="Normaallaad"/>
    <w:rsid w:val="006A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Tugev">
    <w:name w:val="Strong"/>
    <w:basedOn w:val="Liguvaikefont"/>
    <w:uiPriority w:val="22"/>
    <w:qFormat/>
    <w:rsid w:val="006A272E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A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Hperlink">
    <w:name w:val="Hyperlink"/>
    <w:basedOn w:val="Liguvaikefont"/>
    <w:uiPriority w:val="99"/>
    <w:semiHidden/>
    <w:unhideWhenUsed/>
    <w:rsid w:val="006A272E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F8578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8578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8578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578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85785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7F6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334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8B1B50-1E08-4E5F-8753-9615E9B32338}">
  <ds:schemaRefs>
    <ds:schemaRef ds:uri="http://schemas.microsoft.com/office/2006/documentManagement/types"/>
    <ds:schemaRef ds:uri="http://purl.org/dc/terms/"/>
    <ds:schemaRef ds:uri="e293f50e-b80d-400a-80a1-6226c80ebbbb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c8ae1d7c-2bd3-44b1-9ec8-2a84712b19e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B9FE58-7FDB-4194-85BB-AF7C87851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7A320-47F2-47C5-8BB8-C5DF7FE2E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539</Characters>
  <Application>Microsoft Office Word</Application>
  <DocSecurity>0</DocSecurity>
  <Lines>9</Lines>
  <Paragraphs>2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asutamiskonventsiooniga ühinemise seaduse eelnõu</dc:title>
  <dc:subject/>
  <dc:creator>Anastasia Hohrjakova</dc:creator>
  <dc:description/>
  <cp:lastModifiedBy>Kärt Voor - JUSTDIGI</cp:lastModifiedBy>
  <cp:revision>2</cp:revision>
  <dcterms:created xsi:type="dcterms:W3CDTF">2025-01-03T08:39:00Z</dcterms:created>
  <dcterms:modified xsi:type="dcterms:W3CDTF">2025-01-03T08:39:00Z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2025-01-03T07:29:35Z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c9a7664e-61a0-4909-ba4f-3ed47366a15f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